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419607B7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</w:t>
      </w:r>
      <w:r w:rsidR="005E013D" w:rsidRPr="00BB1D7A">
        <w:rPr>
          <w:rFonts w:ascii="Verdana" w:hAnsi="Verdana"/>
          <w:sz w:val="18"/>
          <w:szCs w:val="18"/>
        </w:rPr>
        <w:t xml:space="preserve">dohody </w:t>
      </w:r>
      <w:r w:rsidRPr="00BB1D7A">
        <w:rPr>
          <w:rFonts w:ascii="Verdana" w:hAnsi="Verdana"/>
          <w:sz w:val="18"/>
          <w:szCs w:val="18"/>
        </w:rPr>
        <w:t xml:space="preserve">s názvem </w:t>
      </w:r>
      <w:r w:rsidR="00AF2031" w:rsidRPr="00BB1D7A">
        <w:rPr>
          <w:rFonts w:ascii="Verdana" w:hAnsi="Verdana"/>
          <w:sz w:val="18"/>
          <w:szCs w:val="18"/>
        </w:rPr>
        <w:t>„</w:t>
      </w:r>
      <w:del w:id="0" w:author="Vopalecká Leona" w:date="2025-01-22T15:41:00Z" w16du:dateUtc="2025-01-22T14:41:00Z">
        <w:r w:rsidR="00AF2031" w:rsidRPr="00BB1D7A" w:rsidDel="00BB1D7A">
          <w:rPr>
            <w:rFonts w:ascii="Verdana" w:hAnsi="Verdana"/>
            <w:sz w:val="18"/>
            <w:szCs w:val="18"/>
            <w:rPrChange w:id="1" w:author="Vopalecká Leona" w:date="2025-01-22T15:41:00Z" w16du:dateUtc="2025-01-22T14:41:00Z">
              <w:rPr>
                <w:rFonts w:ascii="Verdana" w:hAnsi="Verdana"/>
                <w:sz w:val="18"/>
                <w:szCs w:val="18"/>
                <w:highlight w:val="green"/>
                <w:lang w:val="en-US"/>
              </w:rPr>
            </w:rPrChange>
          </w:rPr>
          <w:delText>[D</w:delText>
        </w:r>
      </w:del>
      <w:ins w:id="2" w:author="Vopalecká Leona" w:date="2025-01-22T15:41:00Z" w16du:dateUtc="2025-01-22T14:41:00Z">
        <w:r w:rsidR="00BB1D7A" w:rsidRPr="00BB1D7A">
          <w:rPr>
            <w:rFonts w:ascii="Verdana" w:hAnsi="Verdana"/>
            <w:sz w:val="18"/>
            <w:szCs w:val="18"/>
          </w:rPr>
          <w:t>Servis a opravy GPS na speciálních hnacích vozidlech ve správě OŘ Plzeň 2025/2028</w:t>
        </w:r>
        <w:r w:rsidR="00BB1D7A" w:rsidRPr="00BB1D7A">
          <w:rPr>
            <w:rFonts w:ascii="Verdana" w:hAnsi="Verdana"/>
            <w:sz w:val="18"/>
            <w:szCs w:val="18"/>
            <w:rPrChange w:id="3" w:author="Vopalecká Leona" w:date="2025-01-22T15:41:00Z" w16du:dateUtc="2025-01-22T14:41:00Z">
              <w:rPr>
                <w:rFonts w:ascii="Verdana" w:hAnsi="Verdana"/>
                <w:sz w:val="18"/>
                <w:szCs w:val="18"/>
                <w:highlight w:val="green"/>
              </w:rPr>
            </w:rPrChange>
          </w:rPr>
          <w:t>“</w:t>
        </w:r>
        <w:r w:rsidR="00B7211A">
          <w:rPr>
            <w:rFonts w:ascii="Verdana" w:hAnsi="Verdana"/>
            <w:sz w:val="18"/>
            <w:szCs w:val="18"/>
          </w:rPr>
          <w:t xml:space="preserve"> </w:t>
        </w:r>
      </w:ins>
      <w:del w:id="4" w:author="Vopalecká Leona" w:date="2025-01-22T15:41:00Z" w16du:dateUtc="2025-01-22T14:41:00Z">
        <w:r w:rsidR="00AF2031" w:rsidRPr="00BB1D7A" w:rsidDel="00BB1D7A">
          <w:rPr>
            <w:rFonts w:ascii="Verdana" w:hAnsi="Verdana"/>
            <w:sz w:val="18"/>
            <w:szCs w:val="18"/>
            <w:rPrChange w:id="5" w:author="Vopalecká Leona" w:date="2025-01-22T15:41:00Z" w16du:dateUtc="2025-01-22T14:41:00Z">
              <w:rPr>
                <w:rFonts w:ascii="Verdana" w:hAnsi="Verdana"/>
                <w:sz w:val="18"/>
                <w:szCs w:val="18"/>
                <w:highlight w:val="green"/>
                <w:lang w:val="en-US"/>
              </w:rPr>
            </w:rPrChange>
          </w:rPr>
          <w:delText>OPLN</w:delText>
        </w:r>
        <w:r w:rsidR="00AF2031" w:rsidRPr="00BB1D7A" w:rsidDel="00BB1D7A">
          <w:rPr>
            <w:rFonts w:ascii="Verdana" w:hAnsi="Verdana"/>
            <w:sz w:val="18"/>
            <w:szCs w:val="18"/>
            <w:rPrChange w:id="6" w:author="Vopalecká Leona" w:date="2025-01-22T15:41:00Z" w16du:dateUtc="2025-01-22T14:41:00Z">
              <w:rPr>
                <w:rFonts w:ascii="Verdana" w:hAnsi="Verdana"/>
                <w:sz w:val="18"/>
                <w:szCs w:val="18"/>
                <w:highlight w:val="green"/>
              </w:rPr>
            </w:rPrChange>
          </w:rPr>
          <w:delText>Í ZADAVATEL</w:delText>
        </w:r>
        <w:r w:rsidR="00AF2031" w:rsidRPr="00BB1D7A" w:rsidDel="00BB1D7A">
          <w:rPr>
            <w:rFonts w:ascii="Verdana" w:hAnsi="Verdana"/>
            <w:sz w:val="18"/>
            <w:szCs w:val="18"/>
            <w:rPrChange w:id="7" w:author="Vopalecká Leona" w:date="2025-01-22T15:41:00Z" w16du:dateUtc="2025-01-22T14:41:00Z">
              <w:rPr>
                <w:rFonts w:ascii="Verdana" w:hAnsi="Verdana"/>
                <w:sz w:val="18"/>
                <w:szCs w:val="18"/>
                <w:highlight w:val="green"/>
                <w:lang w:val="en-US"/>
              </w:rPr>
            </w:rPrChange>
          </w:rPr>
          <w:delText>]</w:delText>
        </w:r>
        <w:r w:rsidR="00AF2031" w:rsidRPr="00BB1D7A" w:rsidDel="00BB1D7A">
          <w:rPr>
            <w:rFonts w:ascii="Verdana" w:hAnsi="Verdana"/>
            <w:sz w:val="18"/>
            <w:szCs w:val="18"/>
          </w:rPr>
          <w:delText>“</w:delText>
        </w:r>
        <w:r w:rsidRPr="00BB1D7A" w:rsidDel="00BB1D7A">
          <w:rPr>
            <w:rFonts w:ascii="Verdana" w:hAnsi="Verdana"/>
            <w:sz w:val="18"/>
            <w:szCs w:val="18"/>
          </w:rPr>
          <w:delText xml:space="preserve">, </w:delText>
        </w:r>
      </w:del>
      <w:r w:rsidRPr="00BB1D7A">
        <w:rPr>
          <w:rFonts w:ascii="Verdana" w:hAnsi="Verdana"/>
          <w:sz w:val="18"/>
          <w:szCs w:val="18"/>
        </w:rPr>
        <w:t>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5B8C412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7211A" w:rsidRPr="00B7211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Vopalecká Leona">
    <w15:presenceInfo w15:providerId="AD" w15:userId="S::VopaleckaL@spravazeleznic.cz::723d41d6-42c6-4dbd-987e-2dd2c50081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2729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3203E"/>
    <w:rsid w:val="00B4134B"/>
    <w:rsid w:val="00B44579"/>
    <w:rsid w:val="00B47F7D"/>
    <w:rsid w:val="00B564BD"/>
    <w:rsid w:val="00B6462C"/>
    <w:rsid w:val="00B7211A"/>
    <w:rsid w:val="00B87A19"/>
    <w:rsid w:val="00BA24EC"/>
    <w:rsid w:val="00BB1D7A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D550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3203E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D550D"/>
    <w:rPr>
      <w:color w:val="808080"/>
    </w:rPr>
  </w:style>
  <w:style w:type="paragraph" w:customStyle="1" w:styleId="389D724F8A634C7C96EAC2F433895E20">
    <w:name w:val="389D724F8A634C7C96EAC2F433895E20"/>
    <w:rsid w:val="000D550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20</cp:revision>
  <cp:lastPrinted>2016-08-01T07:54:00Z</cp:lastPrinted>
  <dcterms:created xsi:type="dcterms:W3CDTF">2018-11-26T13:17:00Z</dcterms:created>
  <dcterms:modified xsi:type="dcterms:W3CDTF">2025-01-22T14:41:00Z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